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1B7B0F" w:rsidRPr="00B444C4" w:rsidRDefault="001B7B0F" w:rsidP="001B7B0F">
      <w:pPr>
        <w:jc w:val="right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Приложение № 2</w:t>
      </w:r>
    </w:p>
    <w:p w:rsidR="001B7B0F" w:rsidRPr="00B444C4" w:rsidRDefault="001B7B0F" w:rsidP="001B7B0F">
      <w:pPr>
        <w:jc w:val="right"/>
        <w:rPr>
          <w:rFonts w:ascii="Tahoma" w:hAnsi="Tahoma" w:cs="Tahoma"/>
          <w:bCs/>
        </w:rPr>
      </w:pPr>
      <w:r w:rsidRPr="00B444C4">
        <w:rPr>
          <w:rFonts w:ascii="Tahoma" w:hAnsi="Tahoma" w:cs="Tahoma"/>
          <w:bCs/>
        </w:rPr>
        <w:t>к договору от «___» ______________ 20</w:t>
      </w:r>
      <w:r w:rsidRPr="00F32B41">
        <w:rPr>
          <w:rFonts w:ascii="Tahoma" w:hAnsi="Tahoma" w:cs="Tahoma"/>
          <w:bCs/>
        </w:rPr>
        <w:t>__</w:t>
      </w:r>
      <w:r w:rsidRPr="00B444C4">
        <w:rPr>
          <w:rFonts w:ascii="Tahoma" w:hAnsi="Tahoma" w:cs="Tahoma"/>
          <w:bCs/>
        </w:rPr>
        <w:t xml:space="preserve"> г.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Pr="00486DF5" w:rsidRDefault="005640C5" w:rsidP="005640C5">
      <w:pPr>
        <w:autoSpaceDN w:val="0"/>
        <w:adjustRightInd w:val="0"/>
        <w:jc w:val="center"/>
        <w:rPr>
          <w:rFonts w:ascii="Tahoma" w:hAnsi="Tahoma" w:cs="Tahoma"/>
          <w:color w:val="000000"/>
          <w:szCs w:val="20"/>
        </w:rPr>
      </w:pPr>
      <w:r w:rsidRPr="00486DF5">
        <w:rPr>
          <w:rFonts w:ascii="Tahoma" w:hAnsi="Tahoma" w:cs="Tahoma"/>
          <w:b/>
          <w:bCs/>
          <w:color w:val="000000"/>
          <w:szCs w:val="20"/>
        </w:rPr>
        <w:t>РЕЕСТР</w:t>
      </w:r>
      <w:r w:rsidRPr="00486DF5">
        <w:rPr>
          <w:rFonts w:ascii="Tahoma" w:hAnsi="Tahoma" w:cs="Tahoma"/>
          <w:color w:val="000000"/>
          <w:szCs w:val="20"/>
        </w:rPr>
        <w:t xml:space="preserve"> </w:t>
      </w:r>
    </w:p>
    <w:p w:rsidR="005640C5" w:rsidRPr="00486DF5" w:rsidRDefault="005640C5" w:rsidP="005640C5">
      <w:pPr>
        <w:autoSpaceDN w:val="0"/>
        <w:adjustRightInd w:val="0"/>
        <w:jc w:val="center"/>
        <w:rPr>
          <w:rFonts w:ascii="Tahoma" w:hAnsi="Tahoma" w:cs="Tahoma"/>
          <w:b/>
          <w:color w:val="000000"/>
          <w:szCs w:val="20"/>
        </w:rPr>
      </w:pPr>
      <w:r w:rsidRPr="00486DF5">
        <w:rPr>
          <w:rFonts w:ascii="Tahoma" w:hAnsi="Tahoma" w:cs="Tahoma"/>
          <w:b/>
          <w:color w:val="000000"/>
          <w:szCs w:val="20"/>
        </w:rPr>
        <w:t>приема-передачи квитанций</w:t>
      </w:r>
    </w:p>
    <w:p w:rsidR="005640C5" w:rsidRPr="00486DF5" w:rsidRDefault="005640C5" w:rsidP="005640C5">
      <w:pPr>
        <w:jc w:val="center"/>
        <w:rPr>
          <w:rFonts w:ascii="Tahoma" w:hAnsi="Tahoma" w:cs="Tahoma"/>
          <w:b/>
          <w:color w:val="000000"/>
          <w:szCs w:val="20"/>
        </w:rPr>
      </w:pPr>
      <w:r w:rsidRPr="00486DF5">
        <w:rPr>
          <w:rFonts w:ascii="Tahoma" w:hAnsi="Tahoma" w:cs="Tahoma"/>
          <w:b/>
          <w:color w:val="000000"/>
          <w:szCs w:val="20"/>
        </w:rPr>
        <w:t>за ______</w:t>
      </w:r>
      <w:bookmarkStart w:id="0" w:name="_GoBack"/>
      <w:bookmarkEnd w:id="0"/>
      <w:r w:rsidRPr="00486DF5">
        <w:rPr>
          <w:rFonts w:ascii="Tahoma" w:hAnsi="Tahoma" w:cs="Tahoma"/>
          <w:b/>
          <w:color w:val="000000"/>
          <w:szCs w:val="20"/>
        </w:rPr>
        <w:t>_______20</w:t>
      </w:r>
      <w:r>
        <w:rPr>
          <w:rFonts w:ascii="Tahoma" w:hAnsi="Tahoma" w:cs="Tahoma"/>
          <w:b/>
          <w:color w:val="000000"/>
          <w:szCs w:val="20"/>
        </w:rPr>
        <w:t>2</w:t>
      </w:r>
      <w:r w:rsidR="00E96D37">
        <w:rPr>
          <w:rFonts w:ascii="Tahoma" w:hAnsi="Tahoma" w:cs="Tahoma"/>
          <w:b/>
          <w:color w:val="000000"/>
          <w:szCs w:val="20"/>
        </w:rPr>
        <w:t>5</w:t>
      </w:r>
      <w:r w:rsidRPr="00486DF5">
        <w:rPr>
          <w:rFonts w:ascii="Tahoma" w:hAnsi="Tahoma" w:cs="Tahoma"/>
          <w:b/>
          <w:color w:val="000000"/>
          <w:szCs w:val="20"/>
        </w:rPr>
        <w:t xml:space="preserve"> г.</w:t>
      </w:r>
    </w:p>
    <w:p w:rsidR="005640C5" w:rsidRPr="00486DF5" w:rsidRDefault="005640C5" w:rsidP="005640C5">
      <w:pPr>
        <w:jc w:val="center"/>
        <w:rPr>
          <w:rFonts w:ascii="Tahoma" w:hAnsi="Tahoma" w:cs="Tahoma"/>
          <w:b/>
          <w:color w:val="00000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Адрес</w:t>
            </w: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Количество квитанций шт.</w:t>
            </w:r>
          </w:p>
        </w:tc>
      </w:tr>
      <w:tr w:rsidR="005640C5" w:rsidRPr="00486DF5" w:rsidTr="00CB2C01">
        <w:trPr>
          <w:trHeight w:val="255"/>
        </w:trPr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486DF5">
              <w:rPr>
                <w:rFonts w:ascii="Tahoma" w:hAnsi="Tahoma" w:cs="Tahoma"/>
                <w:b/>
                <w:szCs w:val="20"/>
              </w:rPr>
              <w:t>ИТОГО:</w:t>
            </w: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b/>
          <w:szCs w:val="20"/>
        </w:rPr>
      </w:pPr>
    </w:p>
    <w:tbl>
      <w:tblPr>
        <w:tblW w:w="1017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5983"/>
      </w:tblGrid>
      <w:tr w:rsidR="005640C5" w:rsidRPr="00486DF5" w:rsidTr="00956012">
        <w:trPr>
          <w:trHeight w:val="107"/>
        </w:trPr>
        <w:tc>
          <w:tcPr>
            <w:tcW w:w="4190" w:type="dxa"/>
          </w:tcPr>
          <w:p w:rsidR="005640C5" w:rsidRPr="00486DF5" w:rsidRDefault="005640C5" w:rsidP="00CB2C01">
            <w:pPr>
              <w:autoSpaceDN w:val="0"/>
              <w:adjustRightInd w:val="0"/>
              <w:spacing w:before="240" w:after="120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От Исполнителя: </w:t>
            </w:r>
          </w:p>
        </w:tc>
        <w:tc>
          <w:tcPr>
            <w:tcW w:w="5983" w:type="dxa"/>
          </w:tcPr>
          <w:p w:rsidR="005640C5" w:rsidRPr="00486DF5" w:rsidRDefault="005640C5" w:rsidP="00CB2C01">
            <w:pPr>
              <w:autoSpaceDN w:val="0"/>
              <w:adjustRightInd w:val="0"/>
              <w:spacing w:before="240" w:after="120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От Заказчика: </w:t>
            </w:r>
          </w:p>
        </w:tc>
      </w:tr>
      <w:tr w:rsidR="005640C5" w:rsidRPr="00486DF5" w:rsidTr="00956012">
        <w:trPr>
          <w:trHeight w:val="107"/>
        </w:trPr>
        <w:tc>
          <w:tcPr>
            <w:tcW w:w="4190" w:type="dxa"/>
          </w:tcPr>
          <w:p w:rsidR="005640C5" w:rsidRPr="00486DF5" w:rsidRDefault="005640C5" w:rsidP="001B7B0F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>________________</w:t>
            </w:r>
            <w:r w:rsidR="001B7B0F">
              <w:rPr>
                <w:rFonts w:ascii="Tahoma" w:hAnsi="Tahoma" w:cs="Tahoma"/>
                <w:b/>
                <w:bCs/>
                <w:color w:val="000000"/>
                <w:szCs w:val="20"/>
              </w:rPr>
              <w:t>/</w:t>
            </w: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                        </w:t>
            </w:r>
            <w:r w:rsidR="001B7B0F">
              <w:rPr>
                <w:rFonts w:ascii="Tahoma" w:hAnsi="Tahoma" w:cs="Tahoma"/>
                <w:b/>
                <w:bCs/>
                <w:color w:val="000000"/>
                <w:szCs w:val="20"/>
              </w:rPr>
              <w:t>/</w:t>
            </w: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5983" w:type="dxa"/>
          </w:tcPr>
          <w:p w:rsidR="005640C5" w:rsidRPr="00486DF5" w:rsidRDefault="005640C5" w:rsidP="001B7B0F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>_______________</w:t>
            </w:r>
            <w:r w:rsidR="001B7B0F">
              <w:rPr>
                <w:rFonts w:ascii="Tahoma" w:hAnsi="Tahoma" w:cs="Tahoma"/>
                <w:b/>
                <w:bCs/>
                <w:color w:val="000000"/>
                <w:szCs w:val="20"/>
              </w:rPr>
              <w:t>/</w:t>
            </w: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                             </w:t>
            </w:r>
            <w:r w:rsidR="001B7B0F">
              <w:rPr>
                <w:rFonts w:ascii="Tahoma" w:hAnsi="Tahoma" w:cs="Tahoma"/>
                <w:b/>
                <w:bCs/>
                <w:color w:val="000000"/>
                <w:szCs w:val="20"/>
              </w:rPr>
              <w:t>/</w:t>
            </w:r>
            <w:r w:rsidRPr="00486DF5"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5640C5" w:rsidRPr="00486DF5" w:rsidTr="00956012">
        <w:trPr>
          <w:trHeight w:val="109"/>
        </w:trPr>
        <w:tc>
          <w:tcPr>
            <w:tcW w:w="4190" w:type="dxa"/>
          </w:tcPr>
          <w:p w:rsidR="005640C5" w:rsidRPr="00486DF5" w:rsidRDefault="005640C5" w:rsidP="00CB2C01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color w:val="000000"/>
                <w:szCs w:val="20"/>
              </w:rPr>
              <w:t>МП</w:t>
            </w:r>
          </w:p>
          <w:p w:rsidR="005640C5" w:rsidRPr="00486DF5" w:rsidRDefault="005640C5" w:rsidP="00EA0CAE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«___» ______________ 20</w:t>
            </w:r>
            <w:r w:rsidR="00EA0CAE">
              <w:rPr>
                <w:rFonts w:ascii="Tahoma" w:hAnsi="Tahoma" w:cs="Tahoma"/>
                <w:color w:val="000000"/>
                <w:szCs w:val="20"/>
              </w:rPr>
              <w:t>__</w:t>
            </w:r>
          </w:p>
        </w:tc>
        <w:tc>
          <w:tcPr>
            <w:tcW w:w="5983" w:type="dxa"/>
          </w:tcPr>
          <w:p w:rsidR="005640C5" w:rsidRPr="00486DF5" w:rsidRDefault="005640C5" w:rsidP="00CB2C01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color w:val="000000"/>
                <w:szCs w:val="20"/>
              </w:rPr>
              <w:t xml:space="preserve">МП </w:t>
            </w:r>
          </w:p>
          <w:p w:rsidR="005640C5" w:rsidRPr="00486DF5" w:rsidRDefault="005640C5" w:rsidP="00EA0CAE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486DF5">
              <w:rPr>
                <w:rFonts w:ascii="Tahoma" w:hAnsi="Tahoma" w:cs="Tahoma"/>
                <w:color w:val="000000"/>
                <w:szCs w:val="20"/>
              </w:rPr>
              <w:t>«___» ______________ 20</w:t>
            </w:r>
            <w:r w:rsidR="00EA0CAE">
              <w:rPr>
                <w:rFonts w:ascii="Tahoma" w:hAnsi="Tahoma" w:cs="Tahoma"/>
                <w:color w:val="000000"/>
                <w:szCs w:val="20"/>
              </w:rPr>
              <w:t>__</w:t>
            </w:r>
          </w:p>
        </w:tc>
      </w:tr>
    </w:tbl>
    <w:p w:rsidR="005640C5" w:rsidRPr="00486DF5" w:rsidRDefault="005640C5" w:rsidP="005640C5">
      <w:pPr>
        <w:jc w:val="right"/>
        <w:rPr>
          <w:ins w:id="1" w:author="Цай Константин Геннадьевич" w:date="2016-02-03T17:30:00Z"/>
          <w:rFonts w:ascii="Tahoma" w:hAnsi="Tahoma" w:cs="Tahoma"/>
          <w:szCs w:val="20"/>
        </w:rPr>
      </w:pPr>
    </w:p>
    <w:p w:rsidR="005640C5" w:rsidRPr="00486DF5" w:rsidRDefault="005640C5" w:rsidP="005640C5">
      <w:pPr>
        <w:jc w:val="center"/>
        <w:rPr>
          <w:rFonts w:ascii="Tahoma" w:hAnsi="Tahoma" w:cs="Tahoma"/>
          <w:szCs w:val="20"/>
        </w:rPr>
      </w:pPr>
    </w:p>
    <w:p w:rsidR="005640C5" w:rsidRPr="00486DF5" w:rsidRDefault="005640C5" w:rsidP="005640C5">
      <w:pPr>
        <w:jc w:val="right"/>
        <w:rPr>
          <w:rFonts w:ascii="Tahoma" w:hAnsi="Tahoma" w:cs="Tahoma"/>
          <w:szCs w:val="20"/>
        </w:rPr>
      </w:pPr>
    </w:p>
    <w:tbl>
      <w:tblPr>
        <w:tblW w:w="10100" w:type="dxa"/>
        <w:tblLayout w:type="fixed"/>
        <w:tblLook w:val="0000" w:firstRow="0" w:lastRow="0" w:firstColumn="0" w:lastColumn="0" w:noHBand="0" w:noVBand="0"/>
      </w:tblPr>
      <w:tblGrid>
        <w:gridCol w:w="5246"/>
        <w:gridCol w:w="4854"/>
      </w:tblGrid>
      <w:tr w:rsidR="005640C5" w:rsidRPr="00486DF5" w:rsidTr="00956012">
        <w:trPr>
          <w:trHeight w:val="540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40C5" w:rsidRPr="00486DF5" w:rsidRDefault="005640C5" w:rsidP="00CB2C01">
            <w:pPr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5640C5" w:rsidRPr="00486DF5" w:rsidRDefault="005640C5" w:rsidP="009A45EF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40C5" w:rsidRPr="00486DF5" w:rsidRDefault="005640C5" w:rsidP="00CB2C01">
            <w:pPr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5640C5" w:rsidRPr="00486DF5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956012">
        <w:trPr>
          <w:trHeight w:val="1508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5640C5" w:rsidRPr="00486DF5" w:rsidTr="00956012">
              <w:trPr>
                <w:trHeight w:val="818"/>
              </w:trPr>
              <w:tc>
                <w:tcPr>
                  <w:tcW w:w="10685" w:type="dxa"/>
                </w:tcPr>
                <w:p w:rsidR="005640C5" w:rsidRPr="00B3020E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______________________/</w:t>
                  </w:r>
                  <w:r w:rsidR="00E96D37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       </w:t>
                  </w:r>
                  <w:r w:rsidR="0095601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</w:t>
                  </w: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/ </w:t>
                  </w:r>
                </w:p>
                <w:p w:rsidR="005640C5" w:rsidRPr="00B3020E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proofErr w:type="spellStart"/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м.п</w:t>
                  </w:r>
                  <w:proofErr w:type="spellEnd"/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.</w:t>
                  </w:r>
                </w:p>
                <w:p w:rsidR="005640C5" w:rsidRPr="00486DF5" w:rsidRDefault="005640C5" w:rsidP="00E96D37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«____»  ____________________ 20</w:t>
                  </w:r>
                  <w:r w:rsidR="00BD4434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2</w:t>
                  </w:r>
                  <w:r w:rsidR="00E96D37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4</w:t>
                  </w: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года</w:t>
                  </w:r>
                </w:p>
              </w:tc>
            </w:tr>
          </w:tbl>
          <w:p w:rsidR="005640C5" w:rsidRPr="00486DF5" w:rsidRDefault="005640C5" w:rsidP="00CB2C01">
            <w:pPr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5640C5" w:rsidRPr="00486DF5" w:rsidTr="00956012">
              <w:trPr>
                <w:trHeight w:val="818"/>
              </w:trPr>
              <w:tc>
                <w:tcPr>
                  <w:tcW w:w="10685" w:type="dxa"/>
                </w:tcPr>
                <w:p w:rsidR="00956012" w:rsidRDefault="005640C5" w:rsidP="00956012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______________________/ </w:t>
                  </w:r>
                  <w:r w:rsidR="00BB76B8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Р.С. Гулый</w:t>
                  </w:r>
                  <w:r w:rsidR="0095601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/</w:t>
                  </w:r>
                </w:p>
                <w:p w:rsidR="005640C5" w:rsidRPr="00B3020E" w:rsidRDefault="005640C5" w:rsidP="00956012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proofErr w:type="spellStart"/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м.п</w:t>
                  </w:r>
                  <w:proofErr w:type="spellEnd"/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.</w:t>
                  </w:r>
                </w:p>
                <w:p w:rsidR="005640C5" w:rsidRPr="00486DF5" w:rsidRDefault="005640C5" w:rsidP="00E96D37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«____»  ____________________ 20</w:t>
                  </w:r>
                  <w:r w:rsidR="00BD4434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2</w:t>
                  </w:r>
                  <w:r w:rsidR="00E96D37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4</w:t>
                  </w:r>
                  <w:r w:rsidRPr="00B3020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года</w:t>
                  </w:r>
                </w:p>
              </w:tc>
            </w:tr>
          </w:tbl>
          <w:p w:rsidR="005640C5" w:rsidRPr="00486DF5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szCs w:val="20"/>
        </w:rPr>
      </w:pPr>
    </w:p>
    <w:p w:rsidR="005640C5" w:rsidRDefault="005640C5" w:rsidP="005640C5">
      <w:pPr>
        <w:rPr>
          <w:rFonts w:cstheme="minorHAnsi"/>
          <w:szCs w:val="20"/>
        </w:rPr>
      </w:pPr>
    </w:p>
    <w:p w:rsidR="005640C5" w:rsidRDefault="005640C5" w:rsidP="005640C5">
      <w:pPr>
        <w:rPr>
          <w:rFonts w:cstheme="minorHAnsi"/>
          <w:szCs w:val="20"/>
        </w:rPr>
      </w:pPr>
    </w:p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3D4" w:rsidRDefault="005A23D4">
      <w:pPr>
        <w:spacing w:after="0" w:line="240" w:lineRule="auto"/>
      </w:pPr>
      <w:r>
        <w:separator/>
      </w:r>
    </w:p>
  </w:endnote>
  <w:endnote w:type="continuationSeparator" w:id="0">
    <w:p w:rsidR="005A23D4" w:rsidRDefault="005A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5A23D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5A23D4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A23D4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3D4" w:rsidRDefault="005A23D4">
      <w:pPr>
        <w:spacing w:after="0" w:line="240" w:lineRule="auto"/>
      </w:pPr>
      <w:r>
        <w:separator/>
      </w:r>
    </w:p>
  </w:footnote>
  <w:footnote w:type="continuationSeparator" w:id="0">
    <w:p w:rsidR="005A23D4" w:rsidRDefault="005A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5A23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5A23D4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101571"/>
    <w:rsid w:val="001B7B0F"/>
    <w:rsid w:val="002D7BE7"/>
    <w:rsid w:val="0038522C"/>
    <w:rsid w:val="00387926"/>
    <w:rsid w:val="0046753B"/>
    <w:rsid w:val="004B165C"/>
    <w:rsid w:val="005640C5"/>
    <w:rsid w:val="005A23D4"/>
    <w:rsid w:val="00751E09"/>
    <w:rsid w:val="008C1C73"/>
    <w:rsid w:val="00956012"/>
    <w:rsid w:val="009A45EF"/>
    <w:rsid w:val="009C2191"/>
    <w:rsid w:val="00B3020E"/>
    <w:rsid w:val="00BB76B8"/>
    <w:rsid w:val="00BD4434"/>
    <w:rsid w:val="00C97E60"/>
    <w:rsid w:val="00E3052B"/>
    <w:rsid w:val="00E43615"/>
    <w:rsid w:val="00E96D37"/>
    <w:rsid w:val="00EA0CAE"/>
    <w:rsid w:val="00F1404F"/>
    <w:rsid w:val="00F26CC5"/>
    <w:rsid w:val="00FC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AA69"/>
  <w15:docId w15:val="{364FBFB1-214A-41C1-A6D7-A7A36D5E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13</cp:revision>
  <dcterms:created xsi:type="dcterms:W3CDTF">2019-10-22T13:55:00Z</dcterms:created>
  <dcterms:modified xsi:type="dcterms:W3CDTF">2024-10-10T06:53:00Z</dcterms:modified>
</cp:coreProperties>
</file>